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D3A31" w14:textId="77777777" w:rsidR="005F2F8E" w:rsidRDefault="005A5486">
      <w:pPr>
        <w:pStyle w:val="Heading1"/>
        <w:spacing w:before="3000"/>
      </w:pPr>
      <w:bookmarkStart w:id="0" w:name="_Toc374271003"/>
      <w:r>
        <w:t>REQUEST FOR QUOTATION</w:t>
      </w:r>
      <w:r>
        <w:br/>
        <w:t>EVALUATION CRITERIA AND METHOD</w:t>
      </w:r>
      <w:bookmarkEnd w:id="0"/>
      <w:r>
        <w:br/>
        <w:t>STANDARD SERVICES</w:t>
      </w:r>
    </w:p>
    <w:p w14:paraId="2FEE16E9" w14:textId="59ED0F0F" w:rsidR="005F2F8E" w:rsidRDefault="005A5486">
      <w:pPr>
        <w:pStyle w:val="Heading2"/>
        <w:tabs>
          <w:tab w:val="left" w:pos="2835"/>
        </w:tabs>
        <w:spacing w:before="1200"/>
        <w:ind w:left="2835" w:hanging="2835"/>
        <w:jc w:val="center"/>
        <w:rPr>
          <w:sz w:val="24"/>
          <w:szCs w:val="24"/>
          <w:lang w:eastAsia="ko-KR"/>
        </w:rPr>
      </w:pPr>
      <w:bookmarkStart w:id="1" w:name="_Ref371928515"/>
      <w:bookmarkStart w:id="2" w:name="_Toc374271004"/>
      <w:bookmarkStart w:id="3" w:name="_Ref374243803"/>
      <w:r>
        <w:rPr>
          <w:sz w:val="24"/>
          <w:szCs w:val="24"/>
        </w:rPr>
        <w:t>Procurement No:</w:t>
      </w:r>
      <w:r>
        <w:rPr>
          <w:sz w:val="24"/>
          <w:szCs w:val="24"/>
        </w:rPr>
        <w:tab/>
      </w:r>
      <w:bookmarkEnd w:id="1"/>
      <w:bookmarkEnd w:id="2"/>
      <w:bookmarkEnd w:id="3"/>
      <w:r w:rsidR="00344C5A" w:rsidRPr="00344C5A">
        <w:rPr>
          <w:rStyle w:val="Strong"/>
          <w:b/>
          <w:bCs w:val="0"/>
          <w:sz w:val="24"/>
          <w:szCs w:val="24"/>
        </w:rPr>
        <w:t>RFQ-27-ss001-22</w:t>
      </w:r>
    </w:p>
    <w:p w14:paraId="5BF1A975" w14:textId="77777777" w:rsidR="005F2F8E" w:rsidRDefault="005A5486">
      <w:pPr>
        <w:rPr>
          <w:rFonts w:ascii="Calibri" w:hAnsi="Calibri" w:cs="Calibri"/>
          <w:b/>
          <w:lang w:val="en-GB" w:eastAsia="ko-KR"/>
        </w:rPr>
      </w:pPr>
      <w:r>
        <w:rPr>
          <w:rFonts w:ascii="Calibri" w:hAnsi="Calibri" w:cs="Calibri"/>
          <w:b/>
          <w:lang w:val="en-GB" w:eastAsia="ko-KR"/>
        </w:rPr>
        <w:br w:type="page"/>
      </w:r>
    </w:p>
    <w:p w14:paraId="60FECBE9" w14:textId="77777777" w:rsidR="005F2F8E" w:rsidRDefault="005A5486">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29E1A4C1" w14:textId="77777777" w:rsidR="005F2F8E" w:rsidRDefault="005A5486">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507A444C" w14:textId="77777777" w:rsidR="005F2F8E" w:rsidRDefault="005A5486">
      <w:pPr>
        <w:spacing w:before="120"/>
        <w:jc w:val="both"/>
        <w:rPr>
          <w:rFonts w:ascii="Calibri" w:hAnsi="Calibri" w:cs="Calibri"/>
          <w:lang w:val="en-GB"/>
        </w:rPr>
      </w:pPr>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5" w:name="_Hlk11241264"/>
      <w:r>
        <w:rPr>
          <w:rFonts w:ascii="Calibri" w:hAnsi="Calibri" w:cs="Calibri"/>
          <w:lang w:val="en-GB"/>
        </w:rPr>
        <w:t>Evaluation</w:t>
      </w:r>
      <w:bookmarkEnd w:id="5"/>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7D9AFCAF" w14:textId="77777777" w:rsidR="005F2F8E" w:rsidRDefault="005A5486">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3DDCC70D" w14:textId="77777777" w:rsidR="005F2F8E" w:rsidRDefault="005A5486">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6" w:name="Technical"/>
      <w:r>
        <w:rPr>
          <w:rFonts w:ascii="Calibri" w:hAnsi="Calibri" w:cs="Calibri"/>
          <w:highlight w:val="yellow"/>
          <w:lang w:val="en-GB"/>
        </w:rPr>
        <w:t>70</w:t>
      </w:r>
      <w:r>
        <w:rPr>
          <w:rFonts w:ascii="Calibri" w:hAnsi="Calibri" w:cs="Calibri"/>
          <w:lang w:val="en-GB"/>
        </w:rPr>
        <w:t xml:space="preserve"> %</w:t>
      </w:r>
      <w:bookmarkEnd w:id="6"/>
      <w:r>
        <w:rPr>
          <w:rFonts w:ascii="Calibri" w:hAnsi="Calibri" w:cs="Calibri"/>
          <w:lang w:val="en-GB"/>
        </w:rPr>
        <w:t xml:space="preserve"> of the score received in the technical evaluation will be added to the obtained financial score, which is maximum </w:t>
      </w:r>
      <w:bookmarkStart w:id="7" w:name="Financial"/>
      <w:r>
        <w:rPr>
          <w:rFonts w:ascii="Calibri" w:hAnsi="Calibri" w:cs="Calibri"/>
          <w:highlight w:val="yellow"/>
          <w:lang w:val="en-GB"/>
        </w:rPr>
        <w:t>30</w:t>
      </w:r>
      <w:r>
        <w:rPr>
          <w:rFonts w:ascii="Calibri" w:hAnsi="Calibri" w:cs="Calibri"/>
          <w:lang w:val="en-GB"/>
        </w:rPr>
        <w:t xml:space="preserve"> points</w:t>
      </w:r>
      <w:bookmarkEnd w:id="7"/>
      <w:r>
        <w:rPr>
          <w:rFonts w:ascii="Calibri" w:hAnsi="Calibri" w:cs="Calibri"/>
          <w:lang w:val="en-GB"/>
        </w:rPr>
        <w:t>, and calculated as described below.</w:t>
      </w:r>
    </w:p>
    <w:p w14:paraId="59CD12C4" w14:textId="77777777" w:rsidR="005F2F8E" w:rsidRDefault="005A5486">
      <w:pPr>
        <w:spacing w:before="120"/>
        <w:jc w:val="both"/>
        <w:rPr>
          <w:rFonts w:ascii="Calibri" w:hAnsi="Calibri" w:cs="Calibri"/>
          <w:i/>
          <w:iCs/>
          <w:lang w:val="en-GB"/>
        </w:rPr>
      </w:pPr>
      <w:r>
        <w:rPr>
          <w:rFonts w:ascii="Calibri" w:hAnsi="Calibri" w:cs="Calibri"/>
          <w:i/>
          <w:iCs/>
          <w:highlight w:val="yellow"/>
          <w:lang w:val="en-GB"/>
        </w:rPr>
        <w:t>&lt;It should be decided in advance whether or not the budget should be disclosed&gt;</w:t>
      </w:r>
    </w:p>
    <w:p w14:paraId="2B55C943" w14:textId="77777777" w:rsidR="005F2F8E" w:rsidRDefault="005A5486">
      <w:pPr>
        <w:spacing w:before="120"/>
        <w:jc w:val="both"/>
        <w:rPr>
          <w:rFonts w:ascii="Calibri" w:hAnsi="Calibri" w:cs="Calibri"/>
          <w:lang w:val="en-GB"/>
        </w:rPr>
      </w:pPr>
      <w:r>
        <w:rPr>
          <w:rFonts w:ascii="Calibri" w:hAnsi="Calibri" w:cs="Calibri"/>
          <w:lang w:val="en-GB"/>
        </w:rPr>
        <w:t xml:space="preserve">The maximum budget available for this Contract is </w:t>
      </w:r>
      <w:r>
        <w:rPr>
          <w:rFonts w:ascii="Calibri" w:hAnsi="Calibri" w:cs="Calibri"/>
          <w:highlight w:val="yellow"/>
          <w:lang w:val="en-GB"/>
        </w:rPr>
        <w:t>AU$00,000</w:t>
      </w:r>
      <w:r>
        <w:rPr>
          <w:rFonts w:ascii="Calibri" w:hAnsi="Calibri" w:cs="Calibri"/>
          <w:lang w:val="en-GB"/>
        </w:rPr>
        <w:t>, inclusive of any VAT or other taxes or costs.</w:t>
      </w:r>
    </w:p>
    <w:p w14:paraId="1516E3F0" w14:textId="77777777" w:rsidR="005F2F8E" w:rsidRDefault="005A5486">
      <w:pPr>
        <w:spacing w:before="120"/>
        <w:jc w:val="both"/>
        <w:rPr>
          <w:b/>
          <w:i/>
          <w:color w:val="FF0000"/>
          <w:lang w:val="en-GB"/>
        </w:rPr>
      </w:pPr>
      <w:r>
        <w:rPr>
          <w:b/>
          <w:i/>
          <w:color w:val="FF0000"/>
          <w:lang w:val="en-GB"/>
        </w:rPr>
        <w:t>Please, note that we do not recommend this maximum amount as a ‘target’ for your Tender. The evaluation is a result of a combination of technical soundness and cost effectiveness of the Tenders, i.e. the evaluation of the financial component will be added to the evaluation result of the technical component, in accordance with the principles and weights set out in this document.</w:t>
      </w:r>
    </w:p>
    <w:p w14:paraId="2A332470" w14:textId="77777777" w:rsidR="005F2F8E" w:rsidRDefault="005A5486">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p w14:paraId="0709A3A6" w14:textId="77777777" w:rsidR="005F2F8E" w:rsidRDefault="005A5486">
      <w:pPr>
        <w:rPr>
          <w:rFonts w:ascii="Calibri" w:hAnsi="Calibri" w:cs="Calibri"/>
          <w:b/>
          <w:lang w:val="en-GB"/>
        </w:rPr>
      </w:pPr>
      <w:r>
        <w:rPr>
          <w:rFonts w:cs="Calibri"/>
          <w:lang w:val="en-GB"/>
        </w:rPr>
        <w:br w:type="page"/>
      </w:r>
    </w:p>
    <w:p w14:paraId="17D7CB4F" w14:textId="77777777" w:rsidR="005F2F8E" w:rsidRDefault="005A5486">
      <w:pPr>
        <w:pStyle w:val="Heading3"/>
        <w:jc w:val="both"/>
        <w:rPr>
          <w:rFonts w:cs="Calibri"/>
          <w:sz w:val="24"/>
          <w:lang w:val="en-GB" w:eastAsia="ko-KR"/>
        </w:rPr>
      </w:pPr>
      <w:bookmarkStart w:id="8" w:name="_Toc374271006"/>
      <w:r>
        <w:rPr>
          <w:rFonts w:cs="Calibri"/>
          <w:sz w:val="24"/>
          <w:lang w:val="en-GB"/>
        </w:rPr>
        <w:lastRenderedPageBreak/>
        <w:t>Evaluation of technical components</w:t>
      </w:r>
      <w:bookmarkEnd w:id="8"/>
    </w:p>
    <w:p w14:paraId="4C9F4B6C" w14:textId="77777777" w:rsidR="005F2F8E" w:rsidRDefault="005A5486">
      <w:pPr>
        <w:spacing w:after="240"/>
        <w:jc w:val="both"/>
        <w:rPr>
          <w:lang w:val="en-GB"/>
        </w:rPr>
      </w:pPr>
      <w:r>
        <w:rPr>
          <w:rFonts w:ascii="Calibri" w:hAnsi="Calibri" w:cs="Calibri"/>
          <w:lang w:val="en-GB"/>
        </w:rPr>
        <w:t>A Tender will be rejected at this stage if it fails to respond to important aspects of the Terms of Reference</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5F2F8E" w14:paraId="7FC964A7" w14:textId="77777777">
        <w:trPr>
          <w:cantSplit/>
          <w:tblHeader/>
        </w:trPr>
        <w:tc>
          <w:tcPr>
            <w:tcW w:w="2430" w:type="dxa"/>
            <w:shd w:val="clear" w:color="auto" w:fill="auto"/>
            <w:vAlign w:val="center"/>
          </w:tcPr>
          <w:p w14:paraId="161D5125" w14:textId="77777777" w:rsidR="005F2F8E" w:rsidRDefault="005A5486">
            <w:pPr>
              <w:pStyle w:val="TableContents"/>
              <w:jc w:val="center"/>
              <w:rPr>
                <w:rFonts w:cs="Calibri"/>
                <w:b/>
              </w:rPr>
            </w:pPr>
            <w:r>
              <w:rPr>
                <w:rFonts w:cs="Calibri"/>
                <w:b/>
              </w:rPr>
              <w:t>Major Criteria</w:t>
            </w:r>
          </w:p>
        </w:tc>
        <w:tc>
          <w:tcPr>
            <w:tcW w:w="5367" w:type="dxa"/>
            <w:shd w:val="clear" w:color="auto" w:fill="auto"/>
            <w:vAlign w:val="center"/>
          </w:tcPr>
          <w:p w14:paraId="7DBEA2EC" w14:textId="77777777" w:rsidR="005F2F8E" w:rsidRDefault="005A5486">
            <w:pPr>
              <w:pStyle w:val="TableContents"/>
              <w:jc w:val="center"/>
              <w:rPr>
                <w:rFonts w:cs="Calibri"/>
                <w:b/>
              </w:rPr>
            </w:pPr>
            <w:r>
              <w:rPr>
                <w:rFonts w:cs="Calibri"/>
                <w:b/>
              </w:rPr>
              <w:t>Details &amp; Sub-Criteria</w:t>
            </w:r>
          </w:p>
        </w:tc>
        <w:tc>
          <w:tcPr>
            <w:tcW w:w="1360" w:type="dxa"/>
            <w:shd w:val="clear" w:color="auto" w:fill="auto"/>
            <w:vAlign w:val="center"/>
          </w:tcPr>
          <w:p w14:paraId="157D3791" w14:textId="77777777" w:rsidR="005F2F8E" w:rsidRDefault="005A5486">
            <w:pPr>
              <w:pStyle w:val="TableContents"/>
              <w:jc w:val="center"/>
              <w:rPr>
                <w:rFonts w:cs="Calibri"/>
                <w:b/>
              </w:rPr>
            </w:pPr>
            <w:r>
              <w:rPr>
                <w:rFonts w:cs="Calibri"/>
                <w:b/>
              </w:rPr>
              <w:t>Possible Score</w:t>
            </w:r>
          </w:p>
        </w:tc>
      </w:tr>
      <w:tr w:rsidR="005F2F8E" w14:paraId="70744E04" w14:textId="77777777">
        <w:trPr>
          <w:cantSplit/>
          <w:tblHeader/>
        </w:trPr>
        <w:tc>
          <w:tcPr>
            <w:tcW w:w="2430" w:type="dxa"/>
            <w:shd w:val="clear" w:color="auto" w:fill="auto"/>
            <w:vAlign w:val="center"/>
          </w:tcPr>
          <w:p w14:paraId="6C275699" w14:textId="3D2B9094" w:rsidR="005F2F8E" w:rsidRPr="00AC1368" w:rsidRDefault="00DD1F03">
            <w:pPr>
              <w:pStyle w:val="TableContents"/>
              <w:rPr>
                <w:rFonts w:asciiTheme="minorHAnsi" w:hAnsiTheme="minorHAnsi"/>
                <w:sz w:val="22"/>
                <w:szCs w:val="22"/>
                <w:lang w:eastAsia="en-US"/>
              </w:rPr>
            </w:pPr>
            <w:r w:rsidRPr="00AC1368">
              <w:rPr>
                <w:rFonts w:asciiTheme="minorHAnsi" w:hAnsiTheme="minorHAnsi"/>
                <w:sz w:val="22"/>
                <w:szCs w:val="22"/>
                <w:lang w:eastAsia="en-US"/>
              </w:rPr>
              <w:t>Community</w:t>
            </w:r>
            <w:r w:rsidR="005A5486" w:rsidRPr="00AC1368">
              <w:rPr>
                <w:rFonts w:asciiTheme="minorHAnsi" w:hAnsiTheme="minorHAnsi"/>
                <w:sz w:val="22"/>
                <w:szCs w:val="22"/>
                <w:lang w:eastAsia="en-US"/>
              </w:rPr>
              <w:t>’s experience and reputation in similar assignments</w:t>
            </w:r>
          </w:p>
        </w:tc>
        <w:tc>
          <w:tcPr>
            <w:tcW w:w="5367" w:type="dxa"/>
            <w:shd w:val="clear" w:color="auto" w:fill="auto"/>
          </w:tcPr>
          <w:p w14:paraId="3C321635" w14:textId="77777777" w:rsidR="005F2F8E" w:rsidRPr="00AC1368" w:rsidRDefault="005A5486">
            <w:pPr>
              <w:pStyle w:val="TableContents"/>
              <w:numPr>
                <w:ilvl w:val="0"/>
                <w:numId w:val="3"/>
              </w:numPr>
              <w:rPr>
                <w:rFonts w:asciiTheme="minorHAnsi" w:hAnsiTheme="minorHAnsi"/>
                <w:sz w:val="22"/>
                <w:szCs w:val="22"/>
              </w:rPr>
            </w:pPr>
            <w:r w:rsidRPr="00AC1368">
              <w:rPr>
                <w:rFonts w:asciiTheme="minorHAnsi" w:hAnsiTheme="minorHAnsi"/>
                <w:sz w:val="22"/>
                <w:szCs w:val="22"/>
              </w:rPr>
              <w:t xml:space="preserve">Technical Tender and supporting documentation showing relevant experience in the field of road </w:t>
            </w:r>
            <w:r w:rsidRPr="00AC1368">
              <w:rPr>
                <w:rFonts w:asciiTheme="minorHAnsi" w:hAnsiTheme="minorHAnsi"/>
                <w:sz w:val="22"/>
                <w:szCs w:val="22"/>
                <w:lang w:val="en-US"/>
              </w:rPr>
              <w:t>cleaning</w:t>
            </w:r>
            <w:r w:rsidRPr="00AC1368">
              <w:rPr>
                <w:rFonts w:asciiTheme="minorHAnsi" w:hAnsiTheme="minorHAnsi"/>
                <w:sz w:val="22"/>
                <w:szCs w:val="22"/>
              </w:rPr>
              <w:t>.</w:t>
            </w:r>
          </w:p>
          <w:p w14:paraId="688AB503" w14:textId="77777777" w:rsidR="005F2F8E" w:rsidRPr="00AC1368" w:rsidRDefault="005A5486">
            <w:pPr>
              <w:pStyle w:val="TableContents"/>
              <w:numPr>
                <w:ilvl w:val="0"/>
                <w:numId w:val="3"/>
              </w:numPr>
              <w:rPr>
                <w:rFonts w:asciiTheme="minorHAnsi" w:hAnsiTheme="minorHAnsi"/>
                <w:sz w:val="22"/>
                <w:szCs w:val="22"/>
              </w:rPr>
            </w:pPr>
            <w:r w:rsidRPr="00AC1368">
              <w:rPr>
                <w:rFonts w:asciiTheme="minorHAnsi" w:hAnsiTheme="minorHAnsi"/>
                <w:sz w:val="22"/>
                <w:szCs w:val="22"/>
              </w:rPr>
              <w:t>Track record showing understanding of the plan and how to undertake the tasks requested in this tender.</w:t>
            </w:r>
          </w:p>
        </w:tc>
        <w:tc>
          <w:tcPr>
            <w:tcW w:w="1360" w:type="dxa"/>
            <w:shd w:val="clear" w:color="auto" w:fill="auto"/>
            <w:vAlign w:val="center"/>
          </w:tcPr>
          <w:p w14:paraId="2C4F120D" w14:textId="77777777" w:rsidR="005F2F8E" w:rsidRPr="00AC1368" w:rsidRDefault="005A5486">
            <w:pPr>
              <w:pStyle w:val="TableContents"/>
              <w:jc w:val="center"/>
              <w:rPr>
                <w:rFonts w:asciiTheme="minorHAnsi" w:hAnsiTheme="minorHAnsi"/>
                <w:sz w:val="22"/>
                <w:szCs w:val="22"/>
                <w:lang w:val="en-US" w:eastAsia="en-US"/>
              </w:rPr>
            </w:pPr>
            <w:r w:rsidRPr="00AC1368">
              <w:rPr>
                <w:rFonts w:asciiTheme="minorHAnsi" w:hAnsiTheme="minorHAnsi"/>
                <w:sz w:val="22"/>
                <w:szCs w:val="22"/>
                <w:lang w:val="en-US" w:eastAsia="en-US"/>
              </w:rPr>
              <w:t>25</w:t>
            </w:r>
          </w:p>
        </w:tc>
      </w:tr>
      <w:tr w:rsidR="005F2F8E" w14:paraId="64830231" w14:textId="77777777">
        <w:trPr>
          <w:cantSplit/>
          <w:tblHeader/>
        </w:trPr>
        <w:tc>
          <w:tcPr>
            <w:tcW w:w="2430" w:type="dxa"/>
            <w:shd w:val="clear" w:color="auto" w:fill="auto"/>
            <w:vAlign w:val="center"/>
          </w:tcPr>
          <w:p w14:paraId="38E1F2BA" w14:textId="77777777" w:rsidR="005F2F8E" w:rsidRPr="00AC1368" w:rsidRDefault="005A5486">
            <w:pPr>
              <w:pStyle w:val="TableContents"/>
              <w:rPr>
                <w:rFonts w:asciiTheme="minorHAnsi" w:hAnsiTheme="minorHAnsi"/>
                <w:sz w:val="22"/>
                <w:szCs w:val="22"/>
                <w:lang w:eastAsia="en-US"/>
              </w:rPr>
            </w:pPr>
            <w:r w:rsidRPr="00AC1368">
              <w:rPr>
                <w:rFonts w:asciiTheme="minorHAnsi" w:hAnsiTheme="minorHAnsi"/>
                <w:sz w:val="22"/>
                <w:szCs w:val="22"/>
                <w:lang w:eastAsia="en-US"/>
              </w:rPr>
              <w:t>Methodology</w:t>
            </w:r>
          </w:p>
        </w:tc>
        <w:tc>
          <w:tcPr>
            <w:tcW w:w="5367" w:type="dxa"/>
            <w:shd w:val="clear" w:color="auto" w:fill="auto"/>
          </w:tcPr>
          <w:p w14:paraId="4F29AC66" w14:textId="77777777" w:rsidR="005F2F8E" w:rsidRPr="00AC1368" w:rsidRDefault="005A5486">
            <w:pPr>
              <w:pStyle w:val="TableContents"/>
              <w:numPr>
                <w:ilvl w:val="0"/>
                <w:numId w:val="4"/>
              </w:numPr>
              <w:rPr>
                <w:rFonts w:asciiTheme="minorHAnsi" w:hAnsiTheme="minorHAnsi"/>
                <w:sz w:val="22"/>
                <w:szCs w:val="22"/>
              </w:rPr>
            </w:pPr>
            <w:r w:rsidRPr="00AC1368">
              <w:rPr>
                <w:rFonts w:asciiTheme="minorHAnsi" w:hAnsiTheme="minorHAnsi"/>
                <w:sz w:val="22"/>
                <w:szCs w:val="22"/>
              </w:rPr>
              <w:t xml:space="preserve">Methodology shows a sound understanding of the works required and how to execute them effectively and within schedule. </w:t>
            </w:r>
          </w:p>
        </w:tc>
        <w:tc>
          <w:tcPr>
            <w:tcW w:w="1360" w:type="dxa"/>
            <w:shd w:val="clear" w:color="auto" w:fill="auto"/>
            <w:vAlign w:val="center"/>
          </w:tcPr>
          <w:p w14:paraId="0CC7B54D" w14:textId="77777777" w:rsidR="005F2F8E" w:rsidRPr="00AC1368" w:rsidRDefault="005A5486">
            <w:pPr>
              <w:pStyle w:val="TableContents"/>
              <w:jc w:val="center"/>
              <w:rPr>
                <w:rFonts w:asciiTheme="minorHAnsi" w:hAnsiTheme="minorHAnsi"/>
                <w:sz w:val="22"/>
                <w:szCs w:val="22"/>
                <w:lang w:val="en-US" w:eastAsia="en-US"/>
              </w:rPr>
            </w:pPr>
            <w:r w:rsidRPr="00AC1368">
              <w:rPr>
                <w:rFonts w:asciiTheme="minorHAnsi" w:hAnsiTheme="minorHAnsi"/>
                <w:sz w:val="22"/>
                <w:szCs w:val="22"/>
                <w:lang w:val="en-US" w:eastAsia="en-US"/>
              </w:rPr>
              <w:t>50</w:t>
            </w:r>
          </w:p>
        </w:tc>
      </w:tr>
      <w:tr w:rsidR="005F2F8E" w14:paraId="7EF06008" w14:textId="77777777">
        <w:trPr>
          <w:cantSplit/>
          <w:tblHeader/>
        </w:trPr>
        <w:tc>
          <w:tcPr>
            <w:tcW w:w="2430" w:type="dxa"/>
            <w:shd w:val="clear" w:color="auto" w:fill="auto"/>
            <w:vAlign w:val="center"/>
          </w:tcPr>
          <w:p w14:paraId="10F80CFC" w14:textId="585C07EF" w:rsidR="005F2F8E" w:rsidRPr="009C2901" w:rsidRDefault="005A5486">
            <w:pPr>
              <w:pStyle w:val="TableContents"/>
              <w:jc w:val="both"/>
              <w:rPr>
                <w:rFonts w:asciiTheme="minorHAnsi" w:hAnsiTheme="minorHAnsi"/>
                <w:sz w:val="22"/>
                <w:szCs w:val="22"/>
                <w:lang w:val="en-US" w:eastAsia="en-US"/>
              </w:rPr>
            </w:pPr>
            <w:r w:rsidRPr="009C2901">
              <w:rPr>
                <w:rFonts w:asciiTheme="minorHAnsi" w:hAnsiTheme="minorHAnsi"/>
                <w:sz w:val="22"/>
                <w:szCs w:val="22"/>
                <w:lang w:val="en-US" w:eastAsia="en-US"/>
              </w:rPr>
              <w:t>Truck</w:t>
            </w:r>
            <w:r w:rsidR="009C2901" w:rsidRPr="009C2901">
              <w:rPr>
                <w:rFonts w:asciiTheme="minorHAnsi" w:hAnsiTheme="minorHAnsi"/>
                <w:sz w:val="22"/>
                <w:szCs w:val="22"/>
                <w:lang w:val="en-US" w:eastAsia="en-US"/>
              </w:rPr>
              <w:t xml:space="preserve">s, </w:t>
            </w:r>
            <w:r w:rsidRPr="009C2901">
              <w:rPr>
                <w:rFonts w:asciiTheme="minorHAnsi" w:hAnsiTheme="minorHAnsi"/>
                <w:sz w:val="22"/>
                <w:szCs w:val="22"/>
                <w:lang w:eastAsia="en-US"/>
              </w:rPr>
              <w:t>tools</w:t>
            </w:r>
            <w:r w:rsidR="009C2901" w:rsidRPr="009C2901">
              <w:rPr>
                <w:rFonts w:asciiTheme="minorHAnsi" w:hAnsiTheme="minorHAnsi"/>
                <w:sz w:val="22"/>
                <w:szCs w:val="22"/>
                <w:lang w:eastAsia="en-US"/>
              </w:rPr>
              <w:t>, personal protection equipment (PPE)</w:t>
            </w:r>
            <w:r w:rsidRPr="009C2901">
              <w:rPr>
                <w:rFonts w:asciiTheme="minorHAnsi" w:hAnsiTheme="minorHAnsi"/>
                <w:sz w:val="22"/>
                <w:szCs w:val="22"/>
                <w:lang w:val="en-US" w:eastAsia="en-US"/>
              </w:rPr>
              <w:t xml:space="preserve"> and </w:t>
            </w:r>
            <w:r w:rsidR="00DD1F03" w:rsidRPr="009C2901">
              <w:rPr>
                <w:rFonts w:asciiTheme="minorHAnsi" w:hAnsiTheme="minorHAnsi"/>
                <w:sz w:val="22"/>
                <w:szCs w:val="22"/>
                <w:lang w:val="en-US" w:eastAsia="en-US"/>
              </w:rPr>
              <w:t>labour force</w:t>
            </w:r>
            <w:r w:rsidRPr="009C2901">
              <w:rPr>
                <w:rFonts w:asciiTheme="minorHAnsi" w:hAnsiTheme="minorHAnsi"/>
                <w:sz w:val="22"/>
                <w:szCs w:val="22"/>
                <w:lang w:val="en-US" w:eastAsia="en-US"/>
              </w:rPr>
              <w:t xml:space="preserve"> </w:t>
            </w:r>
          </w:p>
        </w:tc>
        <w:tc>
          <w:tcPr>
            <w:tcW w:w="5367" w:type="dxa"/>
            <w:shd w:val="clear" w:color="auto" w:fill="auto"/>
          </w:tcPr>
          <w:p w14:paraId="1716EAB4" w14:textId="20BAE025" w:rsidR="005F2F8E" w:rsidRPr="009C2901" w:rsidRDefault="005A5486">
            <w:pPr>
              <w:numPr>
                <w:ilvl w:val="0"/>
                <w:numId w:val="5"/>
              </w:numPr>
              <w:adjustRightInd w:val="0"/>
              <w:rPr>
                <w:rFonts w:asciiTheme="minorHAnsi" w:hAnsiTheme="minorHAnsi"/>
                <w:sz w:val="22"/>
                <w:szCs w:val="22"/>
              </w:rPr>
            </w:pPr>
            <w:r w:rsidRPr="009C2901">
              <w:rPr>
                <w:rFonts w:asciiTheme="minorHAnsi" w:eastAsiaTheme="minorEastAsia" w:hAnsiTheme="minorHAnsi"/>
                <w:color w:val="000000"/>
                <w:sz w:val="22"/>
                <w:lang w:val="en-GB"/>
              </w:rPr>
              <w:t xml:space="preserve">Availability or evidence of availability of the </w:t>
            </w:r>
            <w:r w:rsidRPr="009C2901">
              <w:rPr>
                <w:rFonts w:asciiTheme="minorHAnsi" w:eastAsiaTheme="minorEastAsia" w:hAnsiTheme="minorHAnsi"/>
                <w:color w:val="000000"/>
                <w:sz w:val="22"/>
              </w:rPr>
              <w:t>tools</w:t>
            </w:r>
            <w:r w:rsidR="00DD1F03" w:rsidRPr="009C2901">
              <w:rPr>
                <w:rFonts w:asciiTheme="minorHAnsi" w:eastAsiaTheme="minorEastAsia" w:hAnsiTheme="minorHAnsi"/>
                <w:color w:val="000000"/>
                <w:sz w:val="22"/>
              </w:rPr>
              <w:t xml:space="preserve">, </w:t>
            </w:r>
            <w:r w:rsidRPr="009C2901">
              <w:rPr>
                <w:rFonts w:asciiTheme="minorHAnsi" w:eastAsiaTheme="minorEastAsia" w:hAnsiTheme="minorHAnsi"/>
                <w:color w:val="000000"/>
                <w:sz w:val="22"/>
              </w:rPr>
              <w:t>tr</w:t>
            </w:r>
            <w:r w:rsidR="00DD1F03" w:rsidRPr="009C2901">
              <w:rPr>
                <w:rFonts w:asciiTheme="minorHAnsi" w:eastAsiaTheme="minorEastAsia" w:hAnsiTheme="minorHAnsi"/>
                <w:color w:val="000000"/>
                <w:sz w:val="22"/>
              </w:rPr>
              <w:t>ansport</w:t>
            </w:r>
            <w:r w:rsidR="009C2901" w:rsidRPr="009C2901">
              <w:rPr>
                <w:rFonts w:asciiTheme="minorHAnsi" w:eastAsiaTheme="minorEastAsia" w:hAnsiTheme="minorHAnsi"/>
                <w:color w:val="000000"/>
                <w:sz w:val="22"/>
              </w:rPr>
              <w:t xml:space="preserve">, personal protection gears </w:t>
            </w:r>
            <w:r w:rsidR="00DD1F03" w:rsidRPr="009C2901">
              <w:rPr>
                <w:rFonts w:asciiTheme="minorHAnsi" w:eastAsiaTheme="minorEastAsia" w:hAnsiTheme="minorHAnsi"/>
                <w:color w:val="000000"/>
                <w:sz w:val="22"/>
              </w:rPr>
              <w:t>and labour</w:t>
            </w:r>
            <w:r w:rsidRPr="009C2901">
              <w:rPr>
                <w:rFonts w:asciiTheme="minorHAnsi" w:eastAsiaTheme="minorEastAsia" w:hAnsiTheme="minorHAnsi"/>
                <w:color w:val="000000"/>
                <w:sz w:val="22"/>
                <w:lang w:val="en-GB"/>
              </w:rPr>
              <w:t xml:space="preserve"> </w:t>
            </w:r>
            <w:r w:rsidR="00AC1368" w:rsidRPr="009C2901">
              <w:rPr>
                <w:rFonts w:asciiTheme="minorHAnsi" w:eastAsiaTheme="minorEastAsia" w:hAnsiTheme="minorHAnsi"/>
                <w:color w:val="000000"/>
                <w:sz w:val="22"/>
                <w:lang w:val="en-GB"/>
              </w:rPr>
              <w:t xml:space="preserve">force </w:t>
            </w:r>
            <w:r w:rsidRPr="009C2901">
              <w:rPr>
                <w:rFonts w:asciiTheme="minorHAnsi" w:eastAsiaTheme="minorEastAsia" w:hAnsiTheme="minorHAnsi"/>
                <w:color w:val="000000"/>
                <w:sz w:val="22"/>
                <w:lang w:val="en-GB"/>
              </w:rPr>
              <w:t xml:space="preserve">to execute the tasks requested in the tender.  </w:t>
            </w:r>
          </w:p>
        </w:tc>
        <w:tc>
          <w:tcPr>
            <w:tcW w:w="1360" w:type="dxa"/>
            <w:shd w:val="clear" w:color="auto" w:fill="auto"/>
            <w:vAlign w:val="center"/>
          </w:tcPr>
          <w:p w14:paraId="6536B5FC" w14:textId="77777777" w:rsidR="005F2F8E" w:rsidRPr="009C2901" w:rsidRDefault="005A5486">
            <w:pPr>
              <w:pStyle w:val="TableContents"/>
              <w:jc w:val="center"/>
              <w:rPr>
                <w:rFonts w:asciiTheme="minorHAnsi" w:hAnsiTheme="minorHAnsi"/>
                <w:sz w:val="22"/>
                <w:szCs w:val="22"/>
                <w:lang w:val="en-US" w:eastAsia="en-US"/>
              </w:rPr>
            </w:pPr>
            <w:r w:rsidRPr="009C2901">
              <w:rPr>
                <w:rFonts w:asciiTheme="minorHAnsi" w:hAnsiTheme="minorHAnsi"/>
                <w:sz w:val="22"/>
                <w:szCs w:val="22"/>
                <w:lang w:val="en-US" w:eastAsia="en-US"/>
              </w:rPr>
              <w:t>25</w:t>
            </w:r>
          </w:p>
        </w:tc>
      </w:tr>
      <w:tr w:rsidR="005F2F8E" w14:paraId="503DB4A4" w14:textId="77777777">
        <w:trPr>
          <w:cantSplit/>
          <w:tblHeader/>
        </w:trPr>
        <w:tc>
          <w:tcPr>
            <w:tcW w:w="2430" w:type="dxa"/>
            <w:shd w:val="clear" w:color="auto" w:fill="auto"/>
            <w:vAlign w:val="center"/>
          </w:tcPr>
          <w:p w14:paraId="66A10ACA" w14:textId="77777777" w:rsidR="005F2F8E" w:rsidRDefault="005A5486" w:rsidP="00DD1F03">
            <w:pPr>
              <w:pStyle w:val="TableContents"/>
              <w:rPr>
                <w:rFonts w:asciiTheme="minorHAnsi" w:hAnsiTheme="minorHAnsi"/>
                <w:sz w:val="22"/>
                <w:szCs w:val="22"/>
                <w:highlight w:val="yellow"/>
                <w:lang w:val="en-US" w:eastAsia="en-US"/>
              </w:rPr>
            </w:pPr>
            <w:r>
              <w:rPr>
                <w:rFonts w:cs="Calibri"/>
                <w:b/>
              </w:rPr>
              <w:t>Total Possible Technical Score</w:t>
            </w:r>
          </w:p>
        </w:tc>
        <w:tc>
          <w:tcPr>
            <w:tcW w:w="5367" w:type="dxa"/>
            <w:shd w:val="clear" w:color="auto" w:fill="auto"/>
            <w:vAlign w:val="center"/>
          </w:tcPr>
          <w:p w14:paraId="4B27D933" w14:textId="551A9941" w:rsidR="005F2F8E" w:rsidRDefault="005F2F8E">
            <w:pPr>
              <w:pStyle w:val="TableContents"/>
              <w:jc w:val="center"/>
              <w:rPr>
                <w:rFonts w:asciiTheme="minorHAnsi" w:eastAsiaTheme="minorEastAsia" w:hAnsiTheme="minorHAnsi"/>
                <w:color w:val="000000"/>
                <w:sz w:val="22"/>
                <w:highlight w:val="yellow"/>
              </w:rPr>
            </w:pPr>
          </w:p>
        </w:tc>
        <w:tc>
          <w:tcPr>
            <w:tcW w:w="1360" w:type="dxa"/>
            <w:shd w:val="clear" w:color="auto" w:fill="auto"/>
            <w:vAlign w:val="center"/>
          </w:tcPr>
          <w:p w14:paraId="52C44FFE" w14:textId="49FCE513" w:rsidR="005F2F8E" w:rsidRDefault="00DD1F03">
            <w:pPr>
              <w:pStyle w:val="TableContents"/>
              <w:jc w:val="center"/>
              <w:rPr>
                <w:rFonts w:asciiTheme="minorHAnsi" w:hAnsiTheme="minorHAnsi"/>
                <w:sz w:val="22"/>
                <w:szCs w:val="22"/>
                <w:highlight w:val="yellow"/>
                <w:lang w:eastAsia="en-US"/>
              </w:rPr>
            </w:pPr>
            <w:r>
              <w:rPr>
                <w:rFonts w:cs="Calibri"/>
                <w:b/>
              </w:rPr>
              <w:t>100</w:t>
            </w:r>
          </w:p>
        </w:tc>
      </w:tr>
    </w:tbl>
    <w:p w14:paraId="03A4B2DA" w14:textId="77777777" w:rsidR="00DD1F03" w:rsidRDefault="00DD1F03">
      <w:pPr>
        <w:spacing w:before="120"/>
        <w:rPr>
          <w:rFonts w:ascii="Calibri" w:hAnsi="Calibri" w:cs="Calibri"/>
          <w:lang w:val="en-GB" w:eastAsia="ko-KR"/>
        </w:rPr>
      </w:pPr>
    </w:p>
    <w:p w14:paraId="56F4A246" w14:textId="6E9C7796" w:rsidR="005F2F8E" w:rsidRDefault="005A5486">
      <w:pPr>
        <w:spacing w:before="120"/>
        <w:rPr>
          <w:rFonts w:ascii="Calibri" w:hAnsi="Calibri" w:cs="Calibri"/>
          <w:lang w:val="en-GB" w:eastAsia="ko-KR"/>
        </w:rPr>
      </w:pPr>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 MERGEFORMAT </w:instrText>
      </w:r>
      <w:r>
        <w:rPr>
          <w:rFonts w:ascii="Calibri" w:hAnsi="Calibri" w:cs="Calibri"/>
          <w:lang w:val="en-GB" w:eastAsia="ko-KR"/>
        </w:rPr>
      </w:r>
      <w:r>
        <w:rPr>
          <w:rFonts w:ascii="Calibri" w:hAnsi="Calibri" w:cs="Calibri"/>
          <w:lang w:val="en-GB" w:eastAsia="ko-KR"/>
        </w:rPr>
        <w:fldChar w:fldCharType="separate"/>
      </w:r>
      <w:r>
        <w:rPr>
          <w:rFonts w:ascii="Calibri" w:hAnsi="Calibri" w:cs="Calibri"/>
          <w:lang w:val="en-GB"/>
        </w:rPr>
        <w:t>70 %</w:t>
      </w:r>
      <w:r>
        <w:rPr>
          <w:rFonts w:ascii="Calibri" w:hAnsi="Calibri" w:cs="Calibri"/>
          <w:lang w:val="en-GB" w:eastAsia="ko-KR"/>
        </w:rPr>
        <w:fldChar w:fldCharType="end"/>
      </w:r>
      <w:r>
        <w:rPr>
          <w:rFonts w:ascii="Calibri" w:hAnsi="Calibri" w:cs="Calibri"/>
          <w:lang w:val="en-GB" w:eastAsia="ko-KR"/>
        </w:rPr>
        <w:t>, as defined above:</w:t>
      </w:r>
    </w:p>
    <w:p w14:paraId="020238B1" w14:textId="77777777" w:rsidR="005F2F8E" w:rsidRDefault="005A5486">
      <w:pPr>
        <w:spacing w:before="120"/>
        <w:ind w:left="709"/>
        <w:rPr>
          <w:i/>
          <w:iCs/>
          <w:lang w:val="en-GB"/>
        </w:rPr>
      </w:pPr>
      <w:bookmarkStart w:id="9" w:name="_Hlk26878408"/>
      <w:r>
        <w:rPr>
          <w:rFonts w:ascii="Calibri" w:hAnsi="Calibri" w:cs="Calibri"/>
          <w:i/>
          <w:iCs/>
          <w:lang w:val="en-GB" w:eastAsia="ko-KR"/>
        </w:rPr>
        <w:t xml:space="preserve">tv = ts * tw, </w:t>
      </w:r>
      <w:r>
        <w:rPr>
          <w:i/>
          <w:iCs/>
          <w:u w:val="single"/>
          <w:lang w:val="en-GB"/>
        </w:rPr>
        <w:t>where</w:t>
      </w:r>
      <w:r>
        <w:rPr>
          <w:i/>
          <w:iCs/>
          <w:lang w:val="en-GB"/>
        </w:rPr>
        <w:t>:</w:t>
      </w:r>
    </w:p>
    <w:p w14:paraId="2A4588F0" w14:textId="77777777" w:rsidR="005F2F8E" w:rsidRDefault="005A5486">
      <w:pPr>
        <w:pStyle w:val="ListParagraph"/>
        <w:ind w:leftChars="0" w:left="2160"/>
        <w:rPr>
          <w:lang w:val="en-GB"/>
        </w:rPr>
      </w:pPr>
      <w:r>
        <w:rPr>
          <w:lang w:val="en-GB"/>
        </w:rPr>
        <w:t>tv = total technical value</w:t>
      </w:r>
    </w:p>
    <w:p w14:paraId="48A3203A" w14:textId="77777777" w:rsidR="005F2F8E" w:rsidRDefault="005A5486">
      <w:pPr>
        <w:pStyle w:val="ListParagraph"/>
        <w:ind w:leftChars="0" w:left="2160"/>
        <w:rPr>
          <w:lang w:val="en-GB"/>
        </w:rPr>
      </w:pPr>
      <w:r>
        <w:rPr>
          <w:lang w:val="en-GB"/>
        </w:rPr>
        <w:t>ts = technical result (technical score)</w:t>
      </w:r>
    </w:p>
    <w:p w14:paraId="35183507" w14:textId="77777777" w:rsidR="005F2F8E" w:rsidRDefault="005A5486">
      <w:pPr>
        <w:pStyle w:val="ListParagraph"/>
        <w:ind w:leftChars="0" w:left="2160"/>
        <w:rPr>
          <w:lang w:val="en-GB"/>
        </w:rPr>
      </w:pPr>
      <w:r>
        <w:rPr>
          <w:lang w:val="en-GB"/>
        </w:rPr>
        <w:t>tw = technical weight in % (technical weight)</w:t>
      </w:r>
    </w:p>
    <w:bookmarkEnd w:id="9"/>
    <w:p w14:paraId="7CB70CDB" w14:textId="77777777" w:rsidR="005F2F8E" w:rsidRDefault="005A548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5751A0F" w14:textId="77777777" w:rsidR="005F2F8E" w:rsidRDefault="005A5486">
      <w:pPr>
        <w:pStyle w:val="Heading3"/>
        <w:rPr>
          <w:lang w:val="en-GB"/>
        </w:rPr>
      </w:pPr>
      <w:bookmarkStart w:id="10" w:name="_Toc374271007"/>
      <w:r>
        <w:rPr>
          <w:lang w:val="en-GB"/>
        </w:rPr>
        <w:t>Evaluation of financial components</w:t>
      </w:r>
      <w:bookmarkEnd w:id="10"/>
    </w:p>
    <w:p w14:paraId="48756586" w14:textId="77777777" w:rsidR="005F2F8E" w:rsidRDefault="005A5486">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 MERGEFORMAT </w:instrText>
      </w:r>
      <w:r>
        <w:rPr>
          <w:rFonts w:ascii="Calibri" w:hAnsi="Calibri"/>
          <w:lang w:val="en-GB"/>
        </w:rPr>
      </w:r>
      <w:r>
        <w:rPr>
          <w:rFonts w:ascii="Calibri" w:hAnsi="Calibri"/>
          <w:lang w:val="en-GB"/>
        </w:rPr>
        <w:fldChar w:fldCharType="separate"/>
      </w:r>
      <w:r>
        <w:rPr>
          <w:rFonts w:ascii="Calibri" w:hAnsi="Calibri" w:cs="Calibri"/>
          <w:lang w:val="en-GB"/>
        </w:rPr>
        <w:t>30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5AC4A8BC" w14:textId="77777777" w:rsidR="005F2F8E" w:rsidRDefault="005A5486">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458A1315" w14:textId="77777777" w:rsidR="005F2F8E" w:rsidRDefault="005A5486">
      <w:pPr>
        <w:pStyle w:val="ListParagraph"/>
        <w:ind w:leftChars="0" w:left="2160"/>
        <w:rPr>
          <w:lang w:val="en-GB"/>
        </w:rPr>
      </w:pPr>
      <w:r>
        <w:rPr>
          <w:lang w:val="en-GB"/>
        </w:rPr>
        <w:t>p = points for the financial Tender being evaluated</w:t>
      </w:r>
    </w:p>
    <w:p w14:paraId="5D0ADDDA" w14:textId="77777777" w:rsidR="005F2F8E" w:rsidRDefault="005A5486">
      <w:pPr>
        <w:pStyle w:val="ListParagraph"/>
        <w:ind w:leftChars="0" w:left="2160"/>
        <w:rPr>
          <w:lang w:val="en-GB"/>
        </w:rPr>
      </w:pPr>
      <w:r>
        <w:rPr>
          <w:lang w:val="en-GB"/>
        </w:rPr>
        <w:t>y = maximum number of points available for the financial Tender</w:t>
      </w:r>
    </w:p>
    <w:p w14:paraId="04EDCA24" w14:textId="77777777" w:rsidR="005F2F8E" w:rsidRDefault="005A5486">
      <w:pPr>
        <w:pStyle w:val="ListParagraph"/>
        <w:ind w:leftChars="0" w:left="2160"/>
        <w:rPr>
          <w:lang w:val="en-GB"/>
        </w:rPr>
      </w:pPr>
      <w:r>
        <w:rPr>
          <w:lang w:val="en-GB"/>
        </w:rPr>
        <w:t>x = price of the lowest priced Tender</w:t>
      </w:r>
    </w:p>
    <w:p w14:paraId="317087AB" w14:textId="77777777" w:rsidR="005F2F8E" w:rsidRDefault="005A5486">
      <w:pPr>
        <w:pStyle w:val="ListParagraph"/>
        <w:ind w:leftChars="900" w:left="2160"/>
        <w:rPr>
          <w:lang w:val="en-GB"/>
        </w:rPr>
      </w:pPr>
      <w:r>
        <w:rPr>
          <w:lang w:val="en-GB"/>
        </w:rPr>
        <w:t>z = price of the Tender being evaluated</w:t>
      </w:r>
    </w:p>
    <w:p w14:paraId="451174A0" w14:textId="77777777" w:rsidR="005F2F8E" w:rsidRDefault="005A548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49B3FF3B" w14:textId="77777777" w:rsidR="005F2F8E" w:rsidRDefault="005A5486">
      <w:pPr>
        <w:pStyle w:val="Heading3"/>
        <w:rPr>
          <w:lang w:val="en-GB"/>
        </w:rPr>
      </w:pPr>
      <w:bookmarkStart w:id="11" w:name="_Toc374271008"/>
      <w:r>
        <w:rPr>
          <w:lang w:val="en-GB"/>
        </w:rPr>
        <w:t>Evaluation of technical and financial components for total scoring</w:t>
      </w:r>
      <w:bookmarkEnd w:id="11"/>
    </w:p>
    <w:p w14:paraId="195363DC" w14:textId="77777777" w:rsidR="005F2F8E" w:rsidRDefault="005A5486">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2F2AB834" w14:textId="77777777" w:rsidR="005F2F8E" w:rsidRDefault="005A5486">
      <w:pPr>
        <w:spacing w:before="120"/>
        <w:ind w:left="709"/>
        <w:rPr>
          <w:rFonts w:ascii="Calibri" w:hAnsi="Calibri"/>
          <w:b/>
          <w:lang w:val="en-GB"/>
        </w:rPr>
      </w:pPr>
      <w:bookmarkStart w:id="12" w:name="_Hlk26878494"/>
      <w:r>
        <w:rPr>
          <w:rFonts w:ascii="Calibri" w:hAnsi="Calibri"/>
          <w:b/>
          <w:lang w:val="en-GB"/>
        </w:rPr>
        <w:lastRenderedPageBreak/>
        <w:t>E = (ts * tw) + (</w:t>
      </w:r>
      <w:ins w:id="13" w:author="Sven Erik" w:date="2020-08-26T15:42:00Z">
        <w:r>
          <w:rPr>
            <w:rFonts w:ascii="Calibri" w:hAnsi="Calibri"/>
            <w:b/>
            <w:lang w:val="en-GB"/>
          </w:rPr>
          <w:t>(</w:t>
        </w:r>
      </w:ins>
      <w:r>
        <w:rPr>
          <w:rFonts w:ascii="Calibri" w:hAnsi="Calibri"/>
          <w:b/>
          <w:lang w:val="en-GB"/>
        </w:rPr>
        <w:t>tc / lc</w:t>
      </w:r>
      <w:ins w:id="14" w:author="Sven Erik" w:date="2020-08-26T15:42:00Z">
        <w:r>
          <w:rPr>
            <w:rFonts w:ascii="Calibri" w:hAnsi="Calibri"/>
            <w:b/>
            <w:lang w:val="en-GB"/>
          </w:rPr>
          <w:t>) * fw</w:t>
        </w:r>
      </w:ins>
      <w:r>
        <w:rPr>
          <w:rFonts w:ascii="Calibri" w:hAnsi="Calibri"/>
          <w:b/>
          <w:lang w:val="en-GB"/>
        </w:rPr>
        <w:t>)</w:t>
      </w:r>
      <w:r>
        <w:rPr>
          <w:rFonts w:ascii="Calibri" w:hAnsi="Calibri"/>
          <w:lang w:val="en-GB"/>
        </w:rPr>
        <w:t>, where</w:t>
      </w:r>
    </w:p>
    <w:p w14:paraId="14E96F18" w14:textId="77777777" w:rsidR="005F2F8E" w:rsidRDefault="005A5486">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5A57BB24" w14:textId="77777777" w:rsidR="005F2F8E" w:rsidRDefault="005A5486">
      <w:pPr>
        <w:ind w:left="1701"/>
        <w:rPr>
          <w:rFonts w:ascii="Calibri" w:hAnsi="Calibri"/>
          <w:sz w:val="20"/>
          <w:szCs w:val="20"/>
          <w:lang w:val="en-GB"/>
        </w:rPr>
      </w:pPr>
      <w:bookmarkStart w:id="15" w:name="_Hlk26877853"/>
      <w:r>
        <w:rPr>
          <w:rFonts w:ascii="Calibri" w:hAnsi="Calibri"/>
          <w:sz w:val="20"/>
          <w:szCs w:val="20"/>
          <w:lang w:val="en-GB"/>
        </w:rPr>
        <w:t>ts = technical result (technical score)</w:t>
      </w:r>
    </w:p>
    <w:p w14:paraId="72B34298" w14:textId="77777777" w:rsidR="005F2F8E" w:rsidRDefault="005A5486">
      <w:pPr>
        <w:ind w:left="1701"/>
        <w:rPr>
          <w:rFonts w:ascii="Calibri" w:hAnsi="Calibri"/>
          <w:sz w:val="20"/>
          <w:szCs w:val="20"/>
          <w:lang w:val="en-GB"/>
        </w:rPr>
      </w:pPr>
      <w:r>
        <w:rPr>
          <w:rFonts w:ascii="Calibri" w:hAnsi="Calibri"/>
          <w:sz w:val="20"/>
          <w:szCs w:val="20"/>
          <w:lang w:val="en-GB"/>
        </w:rPr>
        <w:t>tw = technical weight in % (technical weight)</w:t>
      </w:r>
    </w:p>
    <w:bookmarkEnd w:id="15"/>
    <w:p w14:paraId="620EBE59" w14:textId="77777777" w:rsidR="005F2F8E" w:rsidRDefault="005A5486">
      <w:pPr>
        <w:ind w:left="1701"/>
        <w:rPr>
          <w:rFonts w:ascii="Calibri" w:hAnsi="Calibri"/>
          <w:sz w:val="20"/>
          <w:szCs w:val="20"/>
          <w:lang w:val="en-GB"/>
        </w:rPr>
      </w:pPr>
      <w:r>
        <w:rPr>
          <w:rFonts w:ascii="Calibri" w:hAnsi="Calibri"/>
          <w:sz w:val="20"/>
          <w:szCs w:val="20"/>
          <w:lang w:val="en-GB"/>
        </w:rPr>
        <w:t>lc = cost of the lowest financial Tender (lowest cost)</w:t>
      </w:r>
    </w:p>
    <w:p w14:paraId="6AA9435B" w14:textId="77777777" w:rsidR="005F2F8E" w:rsidRDefault="005A5486">
      <w:pPr>
        <w:ind w:left="1701"/>
        <w:rPr>
          <w:ins w:id="16" w:author="Sven Erik" w:date="2020-08-26T15:42:00Z"/>
          <w:rFonts w:ascii="Calibri" w:hAnsi="Calibri"/>
          <w:sz w:val="20"/>
          <w:szCs w:val="20"/>
          <w:lang w:val="en-GB"/>
        </w:rPr>
      </w:pPr>
      <w:r>
        <w:rPr>
          <w:rFonts w:ascii="Calibri" w:hAnsi="Calibri"/>
          <w:sz w:val="20"/>
          <w:szCs w:val="20"/>
          <w:lang w:val="en-GB"/>
        </w:rPr>
        <w:t>tc = cost of the Tender being evaluated (tender cost)</w:t>
      </w:r>
      <w:bookmarkEnd w:id="12"/>
    </w:p>
    <w:p w14:paraId="7A89F0E4" w14:textId="77777777" w:rsidR="005F2F8E" w:rsidRDefault="005A5486">
      <w:pPr>
        <w:ind w:left="1701"/>
        <w:rPr>
          <w:rFonts w:ascii="Calibri" w:hAnsi="Calibri"/>
          <w:sz w:val="20"/>
          <w:szCs w:val="20"/>
          <w:lang w:val="en-GB"/>
        </w:rPr>
      </w:pPr>
      <w:ins w:id="17" w:author="Sven Erik" w:date="2020-08-26T15:42:00Z">
        <w:r>
          <w:rPr>
            <w:rFonts w:ascii="Calibri" w:hAnsi="Calibri"/>
            <w:sz w:val="20"/>
            <w:szCs w:val="20"/>
            <w:lang w:val="en-GB"/>
          </w:rPr>
          <w:t xml:space="preserve">fw = financial </w:t>
        </w:r>
      </w:ins>
      <w:ins w:id="18" w:author="Sven Erik" w:date="2020-08-26T15:43:00Z">
        <w:r>
          <w:rPr>
            <w:rFonts w:ascii="Calibri" w:hAnsi="Calibri"/>
            <w:sz w:val="20"/>
            <w:szCs w:val="20"/>
            <w:lang w:val="en-GB"/>
          </w:rPr>
          <w:t>weight</w:t>
        </w:r>
      </w:ins>
    </w:p>
    <w:p w14:paraId="18EB5E2E" w14:textId="77777777" w:rsidR="005F2F8E" w:rsidRDefault="005A5486">
      <w:pPr>
        <w:pStyle w:val="Heading3"/>
        <w:rPr>
          <w:lang w:val="en-GB"/>
        </w:rPr>
      </w:pPr>
      <w:r>
        <w:rPr>
          <w:lang w:val="en-GB"/>
        </w:rPr>
        <w:t>Equal scoring result</w:t>
      </w:r>
    </w:p>
    <w:p w14:paraId="1888CE39" w14:textId="77777777" w:rsidR="005F2F8E" w:rsidRDefault="005A5486">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535C2D6F" w14:textId="77777777" w:rsidR="005F2F8E" w:rsidRDefault="005A5486">
      <w:pPr>
        <w:pStyle w:val="ListParagraph"/>
        <w:numPr>
          <w:ilvl w:val="0"/>
          <w:numId w:val="6"/>
        </w:numPr>
        <w:spacing w:before="120"/>
        <w:ind w:leftChars="0"/>
        <w:rPr>
          <w:rFonts w:cs="Calibri"/>
          <w:lang w:val="en-GB"/>
        </w:rPr>
      </w:pPr>
      <w:r>
        <w:rPr>
          <w:lang w:val="en-GB"/>
        </w:rPr>
        <w:t>The highest technical score is awarded the Contract</w:t>
      </w:r>
    </w:p>
    <w:p w14:paraId="1247D52B" w14:textId="77777777" w:rsidR="005F2F8E" w:rsidRDefault="005A5486">
      <w:pPr>
        <w:pStyle w:val="ListParagraph"/>
        <w:numPr>
          <w:ilvl w:val="0"/>
          <w:numId w:val="6"/>
        </w:numPr>
        <w:spacing w:before="120"/>
        <w:ind w:leftChars="0"/>
        <w:rPr>
          <w:rFonts w:cs="Calibri"/>
          <w:lang w:val="en-GB"/>
        </w:rPr>
      </w:pPr>
      <w:r>
        <w:rPr>
          <w:lang w:val="en-GB"/>
        </w:rPr>
        <w:t>If still equal, the equally scored Tenderers will be invited to submit a ‘Best and Final Tender’ on the financial component</w:t>
      </w:r>
    </w:p>
    <w:p w14:paraId="68C97DED" w14:textId="77777777" w:rsidR="005F2F8E" w:rsidRDefault="005A5486">
      <w:pPr>
        <w:pStyle w:val="ListParagraph"/>
        <w:numPr>
          <w:ilvl w:val="0"/>
          <w:numId w:val="6"/>
        </w:numPr>
        <w:spacing w:before="120"/>
        <w:ind w:leftChars="0"/>
        <w:rPr>
          <w:rFonts w:cs="Calibri"/>
          <w:lang w:val="en-GB"/>
        </w:rPr>
      </w:pPr>
      <w:r>
        <w:rPr>
          <w:lang w:val="en-GB"/>
        </w:rPr>
        <w:t>Should the above, very exceptionally, not result in determining the best value for money, the award of a Contract will be decided by drawing of lots</w:t>
      </w:r>
    </w:p>
    <w:p w14:paraId="14F0ECDA" w14:textId="77777777" w:rsidR="005F2F8E" w:rsidRDefault="005F2F8E">
      <w:pPr>
        <w:spacing w:before="120"/>
        <w:jc w:val="both"/>
        <w:rPr>
          <w:rFonts w:ascii="Calibri" w:hAnsi="Calibri" w:cs="Calibri"/>
          <w:lang w:val="en-GB"/>
        </w:rPr>
      </w:pPr>
    </w:p>
    <w:sectPr w:rsidR="005F2F8E">
      <w:footerReference w:type="default" r:id="rId12"/>
      <w:headerReference w:type="first" r:id="rId13"/>
      <w:type w:val="oddPage"/>
      <w:pgSz w:w="11907" w:h="1683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EDAEA" w14:textId="77777777" w:rsidR="00002569" w:rsidRDefault="00002569">
      <w:r>
        <w:separator/>
      </w:r>
    </w:p>
  </w:endnote>
  <w:endnote w:type="continuationSeparator" w:id="0">
    <w:p w14:paraId="1B55BF9B" w14:textId="77777777" w:rsidR="00002569" w:rsidRDefault="00002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4E093" w14:textId="77777777" w:rsidR="005F2F8E" w:rsidRDefault="005A5486">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p>
  <w:p w14:paraId="75484D60" w14:textId="415CFF4C" w:rsidR="005F2F8E" w:rsidRDefault="005A5486">
    <w:pPr>
      <w:pStyle w:val="Footer"/>
    </w:pPr>
    <w:r>
      <w:fldChar w:fldCharType="begin"/>
    </w:r>
    <w:r>
      <w:instrText xml:space="preserve"> DATE \@ "yyyy-MM-dd" </w:instrText>
    </w:r>
    <w:r>
      <w:fldChar w:fldCharType="separate"/>
    </w:r>
    <w:r w:rsidR="00344C5A">
      <w:rPr>
        <w:noProof/>
      </w:rPr>
      <w:t>2022-06-14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2FB2E" w14:textId="77777777" w:rsidR="00002569" w:rsidRDefault="00002569">
      <w:r>
        <w:separator/>
      </w:r>
    </w:p>
  </w:footnote>
  <w:footnote w:type="continuationSeparator" w:id="0">
    <w:p w14:paraId="773B6C64" w14:textId="77777777" w:rsidR="00002569" w:rsidRDefault="00002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8ED7" w14:textId="132A4E31" w:rsidR="005F2F8E" w:rsidRDefault="005A5486">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564D8402" wp14:editId="76CE1A6A">
          <wp:extent cx="590550" cy="645795"/>
          <wp:effectExtent l="0" t="0" r="0" b="1905"/>
          <wp:docPr id="4"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theme="minorHAnsi"/>
        <w:szCs w:val="24"/>
      </w:rPr>
      <w:fldChar w:fldCharType="begin"/>
    </w:r>
    <w:r>
      <w:rPr>
        <w:rFonts w:asciiTheme="minorHAnsi" w:hAnsiTheme="minorHAnsi" w:cstheme="minorHAnsi"/>
        <w:szCs w:val="24"/>
      </w:rPr>
      <w:instrText xml:space="preserve"> REF Number \h  \* MERGEFORMAT </w:instrText>
    </w:r>
    <w:r>
      <w:rPr>
        <w:rFonts w:asciiTheme="minorHAnsi" w:hAnsiTheme="minorHAnsi" w:cstheme="minorHAnsi"/>
        <w:szCs w:val="24"/>
      </w:rPr>
    </w:r>
    <w:r>
      <w:rPr>
        <w:rFonts w:asciiTheme="minorHAnsi" w:hAnsiTheme="minorHAnsi" w:cstheme="minorHAnsi"/>
        <w:szCs w:val="24"/>
      </w:rPr>
      <w:fldChar w:fldCharType="separate"/>
    </w:r>
    <w:r>
      <w:rPr>
        <w:rStyle w:val="Strong"/>
        <w:rFonts w:asciiTheme="minorHAnsi" w:hAnsiTheme="minorHAnsi" w:cstheme="minorHAnsi"/>
        <w:szCs w:val="24"/>
      </w:rPr>
      <w:t>RFQ-MXXX-202</w:t>
    </w:r>
    <w:r w:rsidR="00DD1F03">
      <w:rPr>
        <w:rStyle w:val="Strong"/>
        <w:rFonts w:asciiTheme="minorHAnsi" w:hAnsiTheme="minorHAnsi" w:cstheme="minorHAnsi"/>
        <w:szCs w:val="24"/>
      </w:rPr>
      <w:t>2</w:t>
    </w:r>
    <w:r>
      <w:rPr>
        <w:rStyle w:val="Strong"/>
        <w:rFonts w:asciiTheme="minorHAnsi" w:hAnsiTheme="minorHAnsi" w:cstheme="minorHAnsi"/>
        <w:szCs w:val="24"/>
      </w:rPr>
      <w:t>-000</w:t>
    </w:r>
    <w:r>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26005C"/>
    <w:multiLevelType w:val="multilevel"/>
    <w:tmpl w:val="4C2600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5BB0B8D"/>
    <w:multiLevelType w:val="multilevel"/>
    <w:tmpl w:val="65BB0B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97A3CBF"/>
    <w:multiLevelType w:val="multilevel"/>
    <w:tmpl w:val="697A3C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169445483">
    <w:abstractNumId w:val="0"/>
  </w:num>
  <w:num w:numId="2" w16cid:durableId="1387877157">
    <w:abstractNumId w:val="5"/>
  </w:num>
  <w:num w:numId="3" w16cid:durableId="2053386450">
    <w:abstractNumId w:val="4"/>
  </w:num>
  <w:num w:numId="4" w16cid:durableId="1270162202">
    <w:abstractNumId w:val="3"/>
  </w:num>
  <w:num w:numId="5" w16cid:durableId="1711029036">
    <w:abstractNumId w:val="2"/>
  </w:num>
  <w:num w:numId="6" w16cid:durableId="140892288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56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C5A"/>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486"/>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2F8E"/>
    <w:rsid w:val="005F4B4A"/>
    <w:rsid w:val="005F5218"/>
    <w:rsid w:val="00601BCE"/>
    <w:rsid w:val="00601F98"/>
    <w:rsid w:val="006021ED"/>
    <w:rsid w:val="006024A3"/>
    <w:rsid w:val="00602BF6"/>
    <w:rsid w:val="00603A2E"/>
    <w:rsid w:val="006047B2"/>
    <w:rsid w:val="006048D1"/>
    <w:rsid w:val="0060501D"/>
    <w:rsid w:val="0060546A"/>
    <w:rsid w:val="00606131"/>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B77CE"/>
    <w:rsid w:val="009C016B"/>
    <w:rsid w:val="009C0921"/>
    <w:rsid w:val="009C1A99"/>
    <w:rsid w:val="009C2901"/>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6016"/>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368"/>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837"/>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598A"/>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1F03"/>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1F1B5C96"/>
    <w:rsid w:val="5CB315F2"/>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E6A1F1"/>
  <w15:docId w15:val="{4AE7F074-BC29-4756-88E4-96EEDA81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qFormat="1"/>
    <w:lsdException w:name="toc 4" w:uiPriority="39"/>
    <w:lsdException w:name="toc 5" w:semiHidden="1"/>
    <w:lsdException w:name="toc 6" w:semiHidden="1"/>
    <w:lsdException w:name="toc 7" w:semiHidden="1" w:qFormat="1"/>
    <w:lsdException w:name="toc 8" w:semiHidden="1"/>
    <w:lsdException w:name="toc 9" w:semiHidden="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link w:val="Heading3Char"/>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rPr>
      <w:rFonts w:ascii="Malgun Gothic" w:hAnsi="Malgun Gothic"/>
      <w:sz w:val="18"/>
      <w:szCs w:val="18"/>
    </w:rPr>
  </w:style>
  <w:style w:type="paragraph" w:styleId="BodyText">
    <w:name w:val="Body Text"/>
    <w:basedOn w:val="Normal"/>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pPr>
      <w:spacing w:after="120"/>
      <w:ind w:left="360"/>
    </w:pPr>
    <w:rPr>
      <w:szCs w:val="20"/>
    </w:rPr>
  </w:style>
  <w:style w:type="character" w:styleId="CommentReference">
    <w:name w:val="annotation reference"/>
    <w:uiPriority w:val="99"/>
    <w:unhideWhenUsed/>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rPr>
      <w:color w:val="0000FF"/>
      <w:u w:val="single"/>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character" w:styleId="PageNumber">
    <w:name w:val="page number"/>
    <w:basedOn w:val="DefaultParagraphFon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rPr>
      <w:rFonts w:ascii="Calibri" w:hAnsi="Calibri"/>
      <w:b/>
      <w:sz w:val="36"/>
      <w:szCs w:val="24"/>
      <w:lang w:bidi="ar-SA"/>
    </w:rPr>
  </w:style>
  <w:style w:type="character" w:customStyle="1" w:styleId="Heading5Char">
    <w:name w:val="Heading 5 Char"/>
    <w:link w:val="Heading5"/>
    <w:rPr>
      <w:sz w:val="24"/>
    </w:rPr>
  </w:style>
  <w:style w:type="character" w:customStyle="1" w:styleId="FootnoteTextChar">
    <w:name w:val="Footnote Text Char"/>
    <w:link w:val="FootnoteText"/>
    <w:semiHidden/>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Heading3Char">
    <w:name w:val="Heading 3 Char"/>
    <w:basedOn w:val="DefaultParagraphFont"/>
    <w:link w:val="Heading3"/>
    <w:qFormat/>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5.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TotalTime>
  <Pages>4</Pages>
  <Words>820</Words>
  <Characters>4677</Characters>
  <Application>Microsoft Office Word</Application>
  <DocSecurity>0</DocSecurity>
  <Lines>38</Lines>
  <Paragraphs>10</Paragraphs>
  <ScaleCrop>false</ScaleCrop>
  <Company>PricewaterhouseCoopers</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Katikoua Namakin</cp:lastModifiedBy>
  <cp:revision>3</cp:revision>
  <cp:lastPrinted>2016-10-18T02:57:00Z</cp:lastPrinted>
  <dcterms:created xsi:type="dcterms:W3CDTF">2022-03-14T05:56:00Z</dcterms:created>
  <dcterms:modified xsi:type="dcterms:W3CDTF">2022-06-14T04:16:00Z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1033-11.2.0.10463</vt:lpwstr>
  </property>
  <property fmtid="{D5CDD505-2E9C-101B-9397-08002B2CF9AE}" pid="4" name="ICV">
    <vt:lpwstr>4FDA0A043D134657B095AF660BB28E93</vt:lpwstr>
  </property>
</Properties>
</file>